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26D8" w14:textId="77777777" w:rsidR="00FB6EBC" w:rsidRPr="0035782F" w:rsidRDefault="00FB6EBC" w:rsidP="00FB6EBC">
      <w:pPr>
        <w:rPr>
          <w:rFonts w:asciiTheme="minorHAnsi" w:hAnsiTheme="minorHAnsi" w:cstheme="minorHAnsi"/>
        </w:rPr>
      </w:pPr>
    </w:p>
    <w:p w14:paraId="5CF3E8DC" w14:textId="77777777" w:rsidR="00724C92" w:rsidRPr="0035782F" w:rsidRDefault="00724C92" w:rsidP="00724C92">
      <w:pPr>
        <w:jc w:val="center"/>
        <w:rPr>
          <w:rFonts w:asciiTheme="minorHAnsi" w:hAnsiTheme="minorHAnsi" w:cstheme="minorHAnsi"/>
          <w:b/>
          <w:szCs w:val="20"/>
        </w:rPr>
      </w:pPr>
      <w:r w:rsidRPr="0035782F">
        <w:rPr>
          <w:rFonts w:asciiTheme="minorHAnsi" w:hAnsiTheme="minorHAnsi" w:cstheme="minorHAnsi"/>
          <w:b/>
          <w:szCs w:val="20"/>
        </w:rPr>
        <w:t xml:space="preserve">HOTĂRÂRE DE APROBARE A PROIECTULUI ȘI A CHELTUIELILOR LEGATE DE PROIECT ȘI </w:t>
      </w:r>
      <w:r w:rsidR="009034E0" w:rsidRPr="0035782F">
        <w:rPr>
          <w:rFonts w:asciiTheme="minorHAnsi" w:hAnsiTheme="minorHAnsi" w:cstheme="minorHAnsi"/>
          <w:b/>
          <w:szCs w:val="20"/>
        </w:rPr>
        <w:t>(DACĂ</w:t>
      </w:r>
      <w:r w:rsidR="00350DC4" w:rsidRPr="0035782F">
        <w:rPr>
          <w:rFonts w:asciiTheme="minorHAnsi" w:hAnsiTheme="minorHAnsi" w:cstheme="minorHAnsi"/>
          <w:b/>
          <w:szCs w:val="20"/>
        </w:rPr>
        <w:t xml:space="preserve"> ESTE CAZUL)</w:t>
      </w:r>
      <w:r w:rsidR="00DD48F8" w:rsidRPr="0035782F">
        <w:rPr>
          <w:rFonts w:asciiTheme="minorHAnsi" w:hAnsiTheme="minorHAnsi" w:cstheme="minorHAnsi"/>
          <w:b/>
          <w:szCs w:val="20"/>
        </w:rPr>
        <w:t xml:space="preserve"> </w:t>
      </w:r>
      <w:r w:rsidRPr="0035782F">
        <w:rPr>
          <w:rFonts w:asciiTheme="minorHAnsi" w:hAnsiTheme="minorHAnsi" w:cstheme="minorHAnsi"/>
          <w:b/>
          <w:szCs w:val="20"/>
        </w:rPr>
        <w:t>DE APROBARE A ACORDULUI DE PARTENERIAT</w:t>
      </w:r>
    </w:p>
    <w:p w14:paraId="14392933" w14:textId="77777777" w:rsidR="00DA01D9" w:rsidRPr="0035782F" w:rsidRDefault="00DA01D9" w:rsidP="00724C92">
      <w:pPr>
        <w:jc w:val="center"/>
        <w:rPr>
          <w:rFonts w:asciiTheme="minorHAnsi" w:hAnsiTheme="minorHAnsi" w:cstheme="minorHAnsi"/>
          <w:b/>
          <w:szCs w:val="20"/>
        </w:rPr>
      </w:pPr>
    </w:p>
    <w:p w14:paraId="6FEE44DE" w14:textId="77777777" w:rsidR="00DA01D9" w:rsidRPr="0035782F" w:rsidRDefault="00DA01D9" w:rsidP="00DA01D9">
      <w:pPr>
        <w:jc w:val="center"/>
        <w:rPr>
          <w:rFonts w:asciiTheme="minorHAnsi" w:hAnsiTheme="minorHAnsi" w:cstheme="minorHAnsi"/>
          <w:b/>
          <w:szCs w:val="20"/>
        </w:rPr>
      </w:pPr>
      <w:r w:rsidRPr="0035782F">
        <w:rPr>
          <w:rFonts w:asciiTheme="minorHAnsi" w:hAnsiTheme="minorHAnsi" w:cstheme="minorHAnsi"/>
          <w:szCs w:val="20"/>
        </w:rPr>
        <w:t>- Model orientativ -</w:t>
      </w:r>
    </w:p>
    <w:p w14:paraId="22D4F375" w14:textId="77777777" w:rsidR="00DA01D9" w:rsidRPr="0035782F" w:rsidRDefault="00DA01D9" w:rsidP="00350DC4">
      <w:pPr>
        <w:rPr>
          <w:rFonts w:asciiTheme="minorHAnsi" w:hAnsiTheme="minorHAnsi" w:cstheme="minorHAnsi"/>
          <w:b/>
          <w:szCs w:val="20"/>
        </w:rPr>
      </w:pPr>
    </w:p>
    <w:p w14:paraId="5E8C9E41" w14:textId="77777777" w:rsidR="00DA01D9" w:rsidRPr="0035782F" w:rsidRDefault="00DA01D9" w:rsidP="00350DC4">
      <w:pPr>
        <w:rPr>
          <w:rFonts w:asciiTheme="minorHAnsi" w:hAnsiTheme="minorHAnsi" w:cstheme="minorHAnsi"/>
          <w:b/>
          <w:szCs w:val="20"/>
        </w:rPr>
      </w:pPr>
      <w:r w:rsidRPr="0035782F">
        <w:rPr>
          <w:rFonts w:asciiTheme="minorHAnsi" w:hAnsiTheme="minorHAnsi" w:cstheme="minorHAnsi"/>
          <w:szCs w:val="20"/>
        </w:rPr>
        <w:t>Programul Regional Sud-Vest 2021-2027</w:t>
      </w:r>
    </w:p>
    <w:p w14:paraId="539FF9C8" w14:textId="32794B3E" w:rsidR="00DA01D9" w:rsidRPr="0035782F" w:rsidRDefault="00DA01D9" w:rsidP="00350DC4">
      <w:pPr>
        <w:rPr>
          <w:rFonts w:asciiTheme="minorHAnsi" w:hAnsiTheme="minorHAnsi" w:cstheme="minorHAnsi"/>
          <w:szCs w:val="20"/>
        </w:rPr>
      </w:pPr>
      <w:r w:rsidRPr="0035782F">
        <w:rPr>
          <w:rFonts w:asciiTheme="minorHAnsi" w:hAnsiTheme="minorHAnsi" w:cstheme="minorHAnsi"/>
          <w:szCs w:val="20"/>
        </w:rPr>
        <w:t xml:space="preserve">Prioritatea </w:t>
      </w:r>
      <w:del w:id="0" w:author="Anca Barbu" w:date="2023-03-20T13:33:00Z">
        <w:r w:rsidRPr="0035782F" w:rsidDel="008A04DB">
          <w:rPr>
            <w:rFonts w:asciiTheme="minorHAnsi" w:hAnsiTheme="minorHAnsi" w:cstheme="minorHAnsi"/>
            <w:szCs w:val="20"/>
          </w:rPr>
          <w:delText>5 - „Accesibilitate si conectivitate la nivel regional”</w:delText>
        </w:r>
      </w:del>
      <w:ins w:id="1" w:author="Anca Barbu" w:date="2023-03-20T13:34:00Z">
        <w:r w:rsidR="008A04DB" w:rsidRPr="008A04DB">
          <w:rPr>
            <w:sz w:val="16"/>
            <w:szCs w:val="16"/>
          </w:rPr>
          <w:t xml:space="preserve"> </w:t>
        </w:r>
        <w:r w:rsidR="008A04DB">
          <w:rPr>
            <w:sz w:val="16"/>
            <w:szCs w:val="16"/>
          </w:rPr>
          <w:t>6:  Educatie moderna si incluziva</w:t>
        </w:r>
      </w:ins>
    </w:p>
    <w:p w14:paraId="3B3E4326" w14:textId="2E802BC9" w:rsidR="00DA01D9" w:rsidRPr="0035782F" w:rsidRDefault="00DA01D9" w:rsidP="00350DC4">
      <w:pPr>
        <w:rPr>
          <w:rFonts w:asciiTheme="minorHAnsi" w:hAnsiTheme="minorHAnsi" w:cstheme="minorHAnsi"/>
          <w:szCs w:val="20"/>
        </w:rPr>
      </w:pPr>
      <w:r w:rsidRPr="0035782F">
        <w:rPr>
          <w:rFonts w:asciiTheme="minorHAnsi" w:hAnsiTheme="minorHAnsi" w:cstheme="minorHAnsi"/>
          <w:szCs w:val="20"/>
        </w:rPr>
        <w:t xml:space="preserve">Obiectiv specific </w:t>
      </w:r>
      <w:del w:id="2" w:author="Anca Barbu" w:date="2023-03-20T13:34:00Z">
        <w:r w:rsidRPr="0035782F" w:rsidDel="008A04DB">
          <w:rPr>
            <w:rFonts w:asciiTheme="minorHAnsi" w:hAnsiTheme="minorHAnsi" w:cstheme="minorHAnsi"/>
            <w:szCs w:val="20"/>
          </w:rPr>
          <w:delText>3.2 - „Dezvoltarea și creșterea unei mobilități naționale, regionale și locale durabile, reziliente la schimbările climatice, inteligente și intermodale, inclusiv îmbunătățirea accesului la TEN-T și a mobilității transfrontaliere”</w:delText>
        </w:r>
      </w:del>
      <w:ins w:id="3" w:author="Anca Barbu" w:date="2023-03-20T13:34:00Z">
        <w:r w:rsidR="008A04DB">
          <w:rPr>
            <w:rFonts w:asciiTheme="minorHAnsi" w:hAnsiTheme="minorHAnsi" w:cstheme="minorHAnsi"/>
            <w:szCs w:val="20"/>
          </w:rPr>
          <w:t xml:space="preserve"> </w:t>
        </w:r>
        <w:r w:rsidR="008A04DB">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ins>
    </w:p>
    <w:p w14:paraId="5EA2EC4F" w14:textId="1C9BC154"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 xml:space="preserve">Acţiunea </w:t>
      </w:r>
      <w:del w:id="4" w:author="Anca Barbu" w:date="2023-03-20T13:34:00Z">
        <w:r w:rsidRPr="0035782F" w:rsidDel="008A04DB">
          <w:rPr>
            <w:rFonts w:asciiTheme="minorHAnsi" w:hAnsiTheme="minorHAnsi" w:cstheme="minorHAnsi"/>
            <w:szCs w:val="20"/>
          </w:rPr>
          <w:delText>A - “Conectivitate regională și îmbunătățirea accesului la TEN-T”,</w:delText>
        </w:r>
      </w:del>
      <w:ins w:id="5" w:author="Anca Barbu" w:date="2023-03-20T13:34:00Z">
        <w:r w:rsidR="008A04DB">
          <w:rPr>
            <w:rFonts w:asciiTheme="minorHAnsi" w:hAnsiTheme="minorHAnsi" w:cstheme="minorHAnsi"/>
            <w:szCs w:val="20"/>
          </w:rPr>
          <w:t xml:space="preserve"> </w:t>
        </w:r>
        <w:r w:rsidR="008A04DB">
          <w:rPr>
            <w:sz w:val="16"/>
            <w:szCs w:val="16"/>
          </w:rPr>
          <w:t xml:space="preserve">: </w:t>
        </w:r>
        <w:r w:rsidR="008A04DB" w:rsidRPr="008A04DB">
          <w:rPr>
            <w:rFonts w:asciiTheme="minorHAnsi" w:hAnsiTheme="minorHAnsi" w:cstheme="minorHAnsi"/>
            <w:szCs w:val="20"/>
            <w:rPrChange w:id="6" w:author="Anca Barbu" w:date="2023-03-20T13:34:00Z">
              <w:rPr>
                <w:rFonts w:asciiTheme="minorHAnsi" w:hAnsiTheme="minorHAnsi" w:cstheme="minorBidi"/>
                <w:sz w:val="16"/>
                <w:szCs w:val="16"/>
              </w:rPr>
            </w:rPrChange>
          </w:rPr>
          <w:t>Investiții în dezvoltarea infrastructurii educaționale pentru învățământ primar și secundar</w:t>
        </w:r>
      </w:ins>
    </w:p>
    <w:p w14:paraId="2B5074EF" w14:textId="630D35CF"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Apel de proiecte</w:t>
      </w:r>
      <w:r w:rsidRPr="0035782F">
        <w:rPr>
          <w:rFonts w:asciiTheme="minorHAnsi" w:hAnsiTheme="minorHAnsi" w:cstheme="minorHAnsi"/>
          <w:i/>
          <w:szCs w:val="20"/>
        </w:rPr>
        <w:t xml:space="preserve"> PR SV/</w:t>
      </w:r>
      <w:ins w:id="7" w:author="Anca Barbu" w:date="2023-03-20T13:36:00Z">
        <w:r w:rsidR="008A04DB">
          <w:rPr>
            <w:rFonts w:asciiTheme="minorHAnsi" w:hAnsiTheme="minorHAnsi" w:cstheme="minorHAnsi"/>
            <w:i/>
            <w:szCs w:val="20"/>
          </w:rPr>
          <w:t>B</w:t>
        </w:r>
      </w:ins>
      <w:r w:rsidRPr="0035782F">
        <w:rPr>
          <w:rFonts w:asciiTheme="minorHAnsi" w:hAnsiTheme="minorHAnsi" w:cstheme="minorHAnsi"/>
          <w:i/>
          <w:szCs w:val="20"/>
        </w:rPr>
        <w:t>1/</w:t>
      </w:r>
      <w:del w:id="8" w:author="Anca Barbu" w:date="2023-03-20T13:36:00Z">
        <w:r w:rsidRPr="0035782F" w:rsidDel="008A04DB">
          <w:rPr>
            <w:rFonts w:asciiTheme="minorHAnsi" w:hAnsiTheme="minorHAnsi" w:cstheme="minorHAnsi"/>
            <w:i/>
            <w:szCs w:val="20"/>
          </w:rPr>
          <w:delText>5</w:delText>
        </w:r>
      </w:del>
      <w:ins w:id="9" w:author="Anca Barbu" w:date="2023-03-20T13:36:00Z">
        <w:r w:rsidR="008A04DB">
          <w:rPr>
            <w:rFonts w:asciiTheme="minorHAnsi" w:hAnsiTheme="minorHAnsi" w:cstheme="minorHAnsi"/>
            <w:i/>
            <w:szCs w:val="20"/>
          </w:rPr>
          <w:t>6</w:t>
        </w:r>
      </w:ins>
      <w:r w:rsidRPr="0035782F">
        <w:rPr>
          <w:rFonts w:asciiTheme="minorHAnsi" w:hAnsiTheme="minorHAnsi" w:cstheme="minorHAnsi"/>
          <w:i/>
          <w:szCs w:val="20"/>
        </w:rPr>
        <w:t>/</w:t>
      </w:r>
      <w:del w:id="10" w:author="Anca Barbu" w:date="2023-03-20T13:36:00Z">
        <w:r w:rsidRPr="0035782F" w:rsidDel="008A04DB">
          <w:rPr>
            <w:rFonts w:asciiTheme="minorHAnsi" w:hAnsiTheme="minorHAnsi" w:cstheme="minorHAnsi"/>
            <w:i/>
            <w:szCs w:val="20"/>
          </w:rPr>
          <w:delText>3</w:delText>
        </w:r>
      </w:del>
      <w:ins w:id="11" w:author="Anca Barbu" w:date="2023-03-20T13:36:00Z">
        <w:r w:rsidR="008A04DB">
          <w:rPr>
            <w:rFonts w:asciiTheme="minorHAnsi" w:hAnsiTheme="minorHAnsi" w:cstheme="minorHAnsi"/>
            <w:i/>
            <w:szCs w:val="20"/>
          </w:rPr>
          <w:t>4</w:t>
        </w:r>
      </w:ins>
      <w:r w:rsidRPr="0035782F">
        <w:rPr>
          <w:rFonts w:asciiTheme="minorHAnsi" w:hAnsiTheme="minorHAnsi" w:cstheme="minorHAnsi"/>
          <w:i/>
          <w:szCs w:val="20"/>
        </w:rPr>
        <w:t>.2/202</w:t>
      </w:r>
      <w:del w:id="12" w:author="Anca Barbu" w:date="2023-03-20T13:36:00Z">
        <w:r w:rsidRPr="0035782F" w:rsidDel="008A04DB">
          <w:rPr>
            <w:rFonts w:asciiTheme="minorHAnsi" w:hAnsiTheme="minorHAnsi" w:cstheme="minorHAnsi"/>
            <w:i/>
            <w:szCs w:val="20"/>
          </w:rPr>
          <w:delText>2</w:delText>
        </w:r>
      </w:del>
      <w:ins w:id="13" w:author="Anca Barbu" w:date="2023-03-20T13:36:00Z">
        <w:r w:rsidR="008A04DB">
          <w:rPr>
            <w:rFonts w:asciiTheme="minorHAnsi" w:hAnsiTheme="minorHAnsi" w:cstheme="minorHAnsi"/>
            <w:i/>
            <w:szCs w:val="20"/>
          </w:rPr>
          <w:t>3</w:t>
        </w:r>
      </w:ins>
    </w:p>
    <w:p w14:paraId="48A2AD52" w14:textId="77777777" w:rsidR="00DA01D9" w:rsidRPr="0035782F" w:rsidRDefault="009034E0" w:rsidP="00DA01D9">
      <w:pPr>
        <w:rPr>
          <w:rFonts w:asciiTheme="minorHAnsi" w:hAnsiTheme="minorHAnsi" w:cstheme="minorHAnsi"/>
          <w:b/>
          <w:szCs w:val="22"/>
        </w:rPr>
      </w:pPr>
      <w:r w:rsidRPr="0035782F">
        <w:rPr>
          <w:rFonts w:asciiTheme="minorHAnsi" w:hAnsiTheme="minorHAnsi" w:cstheme="minorHAnsi"/>
          <w:b/>
          <w:szCs w:val="22"/>
        </w:rPr>
        <w:t>Proiect</w:t>
      </w:r>
      <w:r w:rsidR="00DA01D9" w:rsidRPr="0035782F">
        <w:rPr>
          <w:rFonts w:asciiTheme="minorHAnsi" w:hAnsiTheme="minorHAnsi" w:cstheme="minorHAnsi"/>
          <w:b/>
          <w:szCs w:val="22"/>
        </w:rPr>
        <w:t xml:space="preserve"> &lt;Titlu proiect&gt;....</w:t>
      </w:r>
    </w:p>
    <w:p w14:paraId="23DFFAFB" w14:textId="77777777" w:rsidR="00DA01D9" w:rsidRPr="0035782F" w:rsidRDefault="00DA01D9" w:rsidP="00DA01D9">
      <w:pPr>
        <w:rPr>
          <w:rFonts w:asciiTheme="minorHAnsi" w:hAnsiTheme="minorHAnsi" w:cstheme="minorHAnsi"/>
          <w:szCs w:val="20"/>
        </w:rPr>
      </w:pPr>
    </w:p>
    <w:p w14:paraId="62AC4101" w14:textId="77777777" w:rsidR="00DA01D9" w:rsidRPr="0035782F" w:rsidRDefault="00DA01D9" w:rsidP="00350DC4">
      <w:pPr>
        <w:rPr>
          <w:rFonts w:asciiTheme="minorHAnsi" w:hAnsiTheme="minorHAnsi" w:cstheme="minorHAnsi"/>
          <w:b/>
          <w:szCs w:val="22"/>
        </w:rPr>
      </w:pPr>
    </w:p>
    <w:p w14:paraId="0546AAB1" w14:textId="77777777" w:rsidR="00724C92" w:rsidRPr="0035782F" w:rsidRDefault="00724C92" w:rsidP="00724C92">
      <w:pPr>
        <w:jc w:val="center"/>
        <w:rPr>
          <w:rFonts w:asciiTheme="minorHAnsi" w:hAnsiTheme="minorHAnsi" w:cstheme="minorHAnsi"/>
          <w:b/>
          <w:szCs w:val="22"/>
        </w:rPr>
      </w:pPr>
    </w:p>
    <w:p w14:paraId="030F0E4A"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 xml:space="preserve">HOTĂRÂREA NR. </w:t>
      </w:r>
      <w:r w:rsidRPr="0035782F">
        <w:rPr>
          <w:rFonts w:asciiTheme="minorHAnsi" w:hAnsiTheme="minorHAnsi" w:cstheme="minorHAnsi"/>
        </w:rPr>
        <w:t>&lt;..&gt;/&lt;DATA&gt;</w:t>
      </w:r>
    </w:p>
    <w:p w14:paraId="73A3D305" w14:textId="77777777" w:rsidR="00724C92" w:rsidRPr="0035782F" w:rsidRDefault="00724C92" w:rsidP="00724C92">
      <w:pPr>
        <w:jc w:val="center"/>
        <w:rPr>
          <w:rFonts w:asciiTheme="minorHAnsi" w:hAnsiTheme="minorHAnsi" w:cstheme="minorHAnsi"/>
          <w:b/>
          <w:szCs w:val="22"/>
        </w:rPr>
      </w:pPr>
    </w:p>
    <w:p w14:paraId="6EE3521D" w14:textId="77777777" w:rsidR="00724C92" w:rsidRPr="0035782F" w:rsidRDefault="00724C92" w:rsidP="00724C92">
      <w:pPr>
        <w:rPr>
          <w:rFonts w:asciiTheme="minorHAnsi" w:hAnsiTheme="minorHAnsi" w:cstheme="minorHAnsi"/>
          <w:b/>
          <w:szCs w:val="22"/>
        </w:rPr>
      </w:pPr>
      <w:r w:rsidRPr="0035782F">
        <w:rPr>
          <w:rFonts w:asciiTheme="minorHAnsi" w:hAnsiTheme="minorHAnsi" w:cstheme="minorHAnsi"/>
          <w:b/>
          <w:szCs w:val="22"/>
        </w:rPr>
        <w:t>PREAMBUL</w:t>
      </w:r>
    </w:p>
    <w:p w14:paraId="21D217A6" w14:textId="77777777" w:rsidR="00724C92" w:rsidRPr="0035782F" w:rsidRDefault="00724C92" w:rsidP="00724C92">
      <w:pPr>
        <w:jc w:val="center"/>
        <w:rPr>
          <w:rFonts w:asciiTheme="minorHAnsi" w:hAnsiTheme="minorHAnsi" w:cstheme="minorHAnsi"/>
          <w:b/>
          <w:szCs w:val="22"/>
        </w:rPr>
      </w:pPr>
    </w:p>
    <w:p w14:paraId="13E2118D" w14:textId="77777777" w:rsidR="00724C92" w:rsidRPr="0035782F" w:rsidRDefault="00724C92" w:rsidP="00724C92">
      <w:pPr>
        <w:jc w:val="center"/>
        <w:rPr>
          <w:rFonts w:asciiTheme="minorHAnsi" w:hAnsiTheme="minorHAnsi" w:cstheme="minorHAnsi"/>
          <w:b/>
          <w:szCs w:val="22"/>
        </w:rPr>
      </w:pPr>
    </w:p>
    <w:p w14:paraId="62C80452"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HOTĂRĂȘTE</w:t>
      </w:r>
    </w:p>
    <w:p w14:paraId="2E5A9D2D" w14:textId="77777777" w:rsidR="00724C92" w:rsidRPr="0035782F" w:rsidRDefault="00724C92" w:rsidP="00724C92">
      <w:pPr>
        <w:jc w:val="both"/>
        <w:rPr>
          <w:rFonts w:asciiTheme="minorHAnsi" w:hAnsiTheme="minorHAnsi" w:cstheme="minorHAnsi"/>
          <w:b/>
          <w:szCs w:val="22"/>
        </w:rPr>
      </w:pPr>
    </w:p>
    <w:p w14:paraId="654C8397" w14:textId="77777777" w:rsidR="00724C92" w:rsidRPr="0035782F" w:rsidRDefault="00724C92" w:rsidP="00724C92">
      <w:pPr>
        <w:jc w:val="both"/>
        <w:rPr>
          <w:rFonts w:asciiTheme="minorHAnsi" w:hAnsiTheme="minorHAnsi" w:cstheme="minorHAnsi"/>
          <w:szCs w:val="20"/>
        </w:rPr>
      </w:pPr>
      <w:r w:rsidRPr="0035782F">
        <w:rPr>
          <w:rFonts w:asciiTheme="minorHAnsi" w:hAnsiTheme="minorHAnsi" w:cstheme="minorHAnsi"/>
        </w:rPr>
        <w:t xml:space="preserve">ART 1. Se aprobă proiectul &lt;Titlu proiect&gt; în vederea finanțării acestuia în cadrul </w:t>
      </w:r>
      <w:r w:rsidR="008639A5" w:rsidRPr="0035782F">
        <w:rPr>
          <w:rFonts w:asciiTheme="minorHAnsi" w:hAnsiTheme="minorHAnsi" w:cstheme="minorHAnsi"/>
          <w:szCs w:val="20"/>
        </w:rPr>
        <w:t>Programului Regional Sud-Vest 2021-2027,  Prioritatea 5 - „Accesibilitate si conectivitate la nivel regional”, Obiectiv specific 3.2 - „Dezvoltarea și creșterea unei mobilități naționale, regionale și locale durabile, reziliente la schimbările climatice, inteligente și intermodale, inclusiv îmbunătățirea accesului la TEN-T și a mobilității transfrontaliere”, Acţiunea A - “Conectivitate regională și îmbunătățirea accesului la TEN-T”, apel de proiecte</w:t>
      </w:r>
      <w:r w:rsidR="008639A5" w:rsidRPr="0035782F">
        <w:rPr>
          <w:rFonts w:asciiTheme="minorHAnsi" w:hAnsiTheme="minorHAnsi" w:cstheme="minorHAnsi"/>
          <w:i/>
          <w:szCs w:val="20"/>
        </w:rPr>
        <w:t xml:space="preserve"> </w:t>
      </w:r>
      <w:r w:rsidR="008639A5" w:rsidRPr="0035782F">
        <w:rPr>
          <w:rFonts w:asciiTheme="minorHAnsi" w:hAnsiTheme="minorHAnsi" w:cstheme="minorHAnsi"/>
          <w:szCs w:val="20"/>
        </w:rPr>
        <w:t>PR SV/1/5/3.2/2022.</w:t>
      </w:r>
    </w:p>
    <w:p w14:paraId="43611331" w14:textId="77777777" w:rsidR="00AF38BC" w:rsidRPr="0035782F" w:rsidRDefault="00AF38BC" w:rsidP="00724C92">
      <w:pPr>
        <w:jc w:val="both"/>
        <w:rPr>
          <w:rFonts w:asciiTheme="minorHAnsi" w:hAnsiTheme="minorHAnsi" w:cstheme="minorHAnsi"/>
        </w:rPr>
      </w:pPr>
    </w:p>
    <w:p w14:paraId="7E2A28BF"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ART 2. Se aprobă acordul de parteneriat între ........... - lider de proiect şi ............. în vederea implementării în comun a proiectului, conform Acordului de parteneriat &lt;nr/data&gt; care face parte integrantă din prezenta hotărâre. (daca este cazul)</w:t>
      </w:r>
    </w:p>
    <w:p w14:paraId="326A2172" w14:textId="77777777" w:rsidR="00724C92" w:rsidRPr="0035782F" w:rsidRDefault="00724C92" w:rsidP="00724C92">
      <w:pPr>
        <w:jc w:val="both"/>
        <w:rPr>
          <w:rFonts w:asciiTheme="minorHAnsi" w:hAnsiTheme="minorHAnsi" w:cstheme="minorHAnsi"/>
        </w:rPr>
      </w:pPr>
    </w:p>
    <w:p w14:paraId="2C91E835"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3. Se aprobă valoarea totală a proiectului </w:t>
      </w:r>
      <w:r w:rsidRPr="0035782F">
        <w:rPr>
          <w:rFonts w:asciiTheme="minorHAnsi" w:hAnsiTheme="minorHAnsi" w:cstheme="minorHAnsi"/>
          <w:szCs w:val="22"/>
        </w:rPr>
        <w:t xml:space="preserve">&lt;Titlu proiect&gt;, în cuantum de </w:t>
      </w:r>
      <w:r w:rsidRPr="0035782F">
        <w:rPr>
          <w:rFonts w:asciiTheme="minorHAnsi" w:hAnsiTheme="minorHAnsi" w:cstheme="minorHAnsi"/>
        </w:rPr>
        <w:t>&lt;suma în cifre&gt; lei (inclusiv TVA).</w:t>
      </w:r>
    </w:p>
    <w:p w14:paraId="74861244" w14:textId="77777777" w:rsidR="00724C92" w:rsidRPr="0035782F" w:rsidRDefault="00724C92" w:rsidP="00724C92">
      <w:pPr>
        <w:jc w:val="both"/>
        <w:rPr>
          <w:rFonts w:asciiTheme="minorHAnsi" w:hAnsiTheme="minorHAnsi" w:cstheme="minorHAnsi"/>
        </w:rPr>
      </w:pPr>
    </w:p>
    <w:p w14:paraId="5677B2D0" w14:textId="77777777" w:rsidR="00724C92" w:rsidRPr="0035782F" w:rsidRDefault="00724C92" w:rsidP="00724C92">
      <w:pPr>
        <w:jc w:val="both"/>
        <w:rPr>
          <w:rFonts w:asciiTheme="minorHAnsi" w:hAnsiTheme="minorHAnsi" w:cstheme="minorHAnsi"/>
          <w:szCs w:val="22"/>
        </w:rPr>
      </w:pPr>
      <w:r w:rsidRPr="0035782F">
        <w:rPr>
          <w:rFonts w:asciiTheme="minorHAnsi" w:hAnsiTheme="minorHAnsi" w:cstheme="minorHAnsi"/>
        </w:rPr>
        <w:t xml:space="preserve">ART 4. Se aprobă contribuția proprie în proiect a .................&gt;, reprezentând achitarea tuturor cheltuielilor neeligibile ale proiectului, cât și contribuția de ..................% din valoarea eligibilă a proiectului, </w:t>
      </w:r>
      <w:r w:rsidRPr="0035782F">
        <w:rPr>
          <w:rFonts w:asciiTheme="minorHAnsi" w:hAnsiTheme="minorHAnsi" w:cstheme="minorHAnsi"/>
          <w:szCs w:val="22"/>
        </w:rPr>
        <w:t xml:space="preserve">în cuantum de </w:t>
      </w:r>
      <w:r w:rsidRPr="0035782F">
        <w:rPr>
          <w:rFonts w:asciiTheme="minorHAnsi" w:hAnsiTheme="minorHAnsi" w:cstheme="minorHAnsi"/>
        </w:rPr>
        <w:t xml:space="preserve">&lt;suma în cifre&gt;, reprezentând cofinanțarea proiectului </w:t>
      </w:r>
      <w:r w:rsidRPr="0035782F">
        <w:rPr>
          <w:rFonts w:asciiTheme="minorHAnsi" w:hAnsiTheme="minorHAnsi" w:cstheme="minorHAnsi"/>
          <w:szCs w:val="22"/>
        </w:rPr>
        <w:t>&lt;Titlu proiect&gt;.</w:t>
      </w:r>
    </w:p>
    <w:p w14:paraId="4913B5FF" w14:textId="77777777" w:rsidR="00724C92" w:rsidRPr="0035782F" w:rsidRDefault="00724C92" w:rsidP="00724C92">
      <w:pPr>
        <w:jc w:val="both"/>
        <w:rPr>
          <w:rFonts w:asciiTheme="minorHAnsi" w:hAnsiTheme="minorHAnsi" w:cstheme="minorHAnsi"/>
        </w:rPr>
      </w:pPr>
    </w:p>
    <w:p w14:paraId="1439C8B6"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szCs w:val="22"/>
        </w:rPr>
        <w:t>ART 5. Sumele reprezentând cheltuieli conexe ce pot apărea pe durata implementării proiectului &lt;Titlu proiect&gt;, pentru implementarea proiectului în condiții optime, se vor asigura din ..................</w:t>
      </w:r>
      <w:r w:rsidRPr="0035782F">
        <w:rPr>
          <w:rFonts w:asciiTheme="minorHAnsi" w:hAnsiTheme="minorHAnsi" w:cstheme="minorHAnsi"/>
        </w:rPr>
        <w:t>.</w:t>
      </w:r>
    </w:p>
    <w:p w14:paraId="07D5B621" w14:textId="77777777" w:rsidR="00724C92" w:rsidRPr="0035782F" w:rsidRDefault="00724C92" w:rsidP="00724C92">
      <w:pPr>
        <w:jc w:val="both"/>
        <w:rPr>
          <w:rFonts w:asciiTheme="minorHAnsi" w:hAnsiTheme="minorHAnsi" w:cstheme="minorHAnsi"/>
        </w:rPr>
      </w:pPr>
    </w:p>
    <w:p w14:paraId="2CB8B275" w14:textId="77777777" w:rsidR="008639A5" w:rsidRPr="0035782F" w:rsidRDefault="00724C92" w:rsidP="008639A5">
      <w:pPr>
        <w:jc w:val="both"/>
        <w:rPr>
          <w:rFonts w:asciiTheme="minorHAnsi" w:hAnsiTheme="minorHAnsi" w:cstheme="minorHAnsi"/>
        </w:rPr>
      </w:pPr>
      <w:r w:rsidRPr="0035782F">
        <w:rPr>
          <w:rFonts w:asciiTheme="minorHAnsi" w:hAnsiTheme="minorHAnsi" w:cstheme="minorHAnsi"/>
        </w:rPr>
        <w:t>ART 6. Se vor asigura toate resursele financiare necesare implementării proiectului în condițiile rambursării/ decontării ulterioare a cheltuielilor din instrumente structurale.</w:t>
      </w:r>
    </w:p>
    <w:p w14:paraId="44A2FB42" w14:textId="77777777" w:rsidR="008639A5" w:rsidRPr="0035782F" w:rsidRDefault="008639A5" w:rsidP="008639A5">
      <w:pPr>
        <w:jc w:val="both"/>
        <w:rPr>
          <w:rFonts w:asciiTheme="minorHAnsi" w:hAnsiTheme="minorHAnsi" w:cstheme="minorHAnsi"/>
        </w:rPr>
      </w:pPr>
    </w:p>
    <w:p w14:paraId="3B8DFB21" w14:textId="77777777" w:rsidR="008639A5" w:rsidRPr="0035782F" w:rsidRDefault="00D768C1" w:rsidP="008639A5">
      <w:pPr>
        <w:jc w:val="both"/>
        <w:rPr>
          <w:rFonts w:asciiTheme="minorHAnsi" w:hAnsiTheme="minorHAnsi" w:cstheme="minorHAnsi"/>
        </w:rPr>
      </w:pPr>
      <w:r w:rsidRPr="0035782F">
        <w:rPr>
          <w:rFonts w:asciiTheme="minorHAnsi" w:hAnsiTheme="minorHAnsi" w:cstheme="minorHAnsi"/>
          <w:szCs w:val="20"/>
        </w:rPr>
        <w:t>Art. 7</w:t>
      </w:r>
      <w:r w:rsidR="00B116FF" w:rsidRPr="0035782F">
        <w:rPr>
          <w:rFonts w:asciiTheme="minorHAnsi" w:hAnsiTheme="minorHAnsi" w:cstheme="minorHAnsi"/>
          <w:szCs w:val="20"/>
        </w:rPr>
        <w:t>.</w:t>
      </w:r>
      <w:r w:rsidRPr="0035782F">
        <w:rPr>
          <w:rFonts w:asciiTheme="minorHAnsi" w:hAnsiTheme="minorHAnsi" w:cstheme="minorHAnsi"/>
          <w:szCs w:val="20"/>
        </w:rPr>
        <w:t xml:space="preserve"> </w:t>
      </w:r>
      <w:r w:rsidR="00AF38BC" w:rsidRPr="0035782F">
        <w:rPr>
          <w:rFonts w:asciiTheme="minorHAnsi" w:hAnsiTheme="minorHAnsi" w:cstheme="minorHAnsi"/>
          <w:i/>
          <w:szCs w:val="20"/>
        </w:rPr>
        <w:t>Dacă este cazul</w:t>
      </w:r>
      <w:r w:rsidR="00AF38BC" w:rsidRPr="0035782F">
        <w:rPr>
          <w:rFonts w:asciiTheme="minorHAnsi" w:hAnsiTheme="minorHAnsi" w:cstheme="minorHAnsi"/>
          <w:szCs w:val="20"/>
        </w:rPr>
        <w:t xml:space="preserve">, </w:t>
      </w:r>
      <w:r w:rsidRPr="0035782F">
        <w:rPr>
          <w:rFonts w:asciiTheme="minorHAnsi" w:hAnsiTheme="minorHAnsi" w:cstheme="minorHAnsi"/>
          <w:szCs w:val="20"/>
        </w:rPr>
        <w:t xml:space="preserve">Se vor asigura </w:t>
      </w:r>
      <w:r w:rsidR="008639A5" w:rsidRPr="0035782F">
        <w:rPr>
          <w:rFonts w:asciiTheme="minorHAnsi" w:hAnsiTheme="minorHAnsi" w:cstheme="minorHAnsi"/>
          <w:szCs w:val="20"/>
        </w:rPr>
        <w:t>toate resursele și condiţiile necesare, astfel încât, la momentul recepției lucrărilor implementate prin proiectul finanțat prin PR SV 2021-2027, întregul traseu .........să fie funcțional, în integralitatea sa (inclusiv tronsoanele finanțate din alte surse de finanțare), asigurându-se, astfel, conectarea la rețeaua TEN-T.</w:t>
      </w:r>
    </w:p>
    <w:p w14:paraId="50E7E6E5" w14:textId="77777777" w:rsidR="00D768C1" w:rsidRPr="0035782F" w:rsidRDefault="00D768C1" w:rsidP="00724C92">
      <w:pPr>
        <w:jc w:val="both"/>
        <w:rPr>
          <w:rFonts w:asciiTheme="minorHAnsi" w:hAnsiTheme="minorHAnsi" w:cstheme="minorHAnsi"/>
        </w:rPr>
      </w:pPr>
    </w:p>
    <w:p w14:paraId="6B91CB16" w14:textId="77777777" w:rsidR="00290CC9"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D768C1" w:rsidRPr="0035782F">
        <w:rPr>
          <w:rFonts w:asciiTheme="minorHAnsi" w:hAnsiTheme="minorHAnsi" w:cstheme="minorHAnsi"/>
        </w:rPr>
        <w:t>8</w:t>
      </w:r>
      <w:r w:rsidRPr="0035782F">
        <w:rPr>
          <w:rFonts w:asciiTheme="minorHAnsi" w:hAnsiTheme="minorHAnsi" w:cstheme="minorHAnsi"/>
        </w:rPr>
        <w:t xml:space="preserve">. </w:t>
      </w:r>
      <w:r w:rsidR="00290CC9" w:rsidRPr="0035782F">
        <w:rPr>
          <w:rFonts w:asciiTheme="minorHAnsi" w:hAnsiTheme="minorHAnsi" w:cstheme="minorHAnsi"/>
        </w:rPr>
        <w:t>Sumele reprezentând cheltuieli de mentenanță</w:t>
      </w:r>
      <w:r w:rsidR="00AF38BC" w:rsidRPr="0035782F">
        <w:rPr>
          <w:rFonts w:asciiTheme="minorHAnsi" w:hAnsiTheme="minorHAnsi" w:cstheme="minorHAnsi"/>
        </w:rPr>
        <w:t xml:space="preserve"> și</w:t>
      </w:r>
      <w:r w:rsidR="000933DA" w:rsidRPr="0035782F">
        <w:rPr>
          <w:rFonts w:asciiTheme="minorHAnsi" w:hAnsiTheme="minorHAnsi" w:cstheme="minorHAnsi"/>
        </w:rPr>
        <w:t xml:space="preserve"> întreținere</w:t>
      </w:r>
      <w:r w:rsidR="00CA5BBE" w:rsidRPr="0035782F">
        <w:rPr>
          <w:rFonts w:asciiTheme="minorHAnsi" w:hAnsiTheme="minorHAnsi" w:cstheme="minorHAnsi"/>
        </w:rPr>
        <w:t xml:space="preserve"> </w:t>
      </w:r>
      <w:r w:rsidR="00AF38BC" w:rsidRPr="0035782F">
        <w:rPr>
          <w:rFonts w:asciiTheme="minorHAnsi" w:hAnsiTheme="minorHAnsi" w:cstheme="minorHAnsi"/>
        </w:rPr>
        <w:t>și serviciile asociate necesare aferente</w:t>
      </w:r>
      <w:r w:rsidR="00290CC9" w:rsidRPr="0035782F">
        <w:rPr>
          <w:rFonts w:asciiTheme="minorHAnsi" w:hAnsiTheme="minorHAnsi" w:cstheme="minorHAnsi"/>
        </w:rPr>
        <w:t xml:space="preserve"> proiectului </w:t>
      </w:r>
      <w:r w:rsidR="00290CC9" w:rsidRPr="0035782F">
        <w:rPr>
          <w:rFonts w:asciiTheme="minorHAnsi" w:hAnsiTheme="minorHAnsi" w:cstheme="minorHAnsi"/>
          <w:lang w:val="en-US"/>
        </w:rPr>
        <w:t>&lt;Titlu proiect&gt;</w:t>
      </w:r>
      <w:r w:rsidR="00AF38BC" w:rsidRPr="0035782F">
        <w:rPr>
          <w:rFonts w:asciiTheme="minorHAnsi" w:hAnsiTheme="minorHAnsi" w:cstheme="minorHAnsi"/>
          <w:lang w:val="en-US"/>
        </w:rPr>
        <w:t>,</w:t>
      </w:r>
      <w:r w:rsidR="00290CC9" w:rsidRPr="0035782F">
        <w:rPr>
          <w:rFonts w:asciiTheme="minorHAnsi" w:hAnsiTheme="minorHAnsi" w:cstheme="minorHAnsi"/>
          <w:lang w:val="en-US"/>
        </w:rPr>
        <w:t xml:space="preserve"> pe</w:t>
      </w:r>
      <w:r w:rsidR="00AF38BC" w:rsidRPr="0035782F">
        <w:rPr>
          <w:rFonts w:asciiTheme="minorHAnsi" w:hAnsiTheme="minorHAnsi" w:cstheme="minorHAnsi"/>
          <w:lang w:val="en-US"/>
        </w:rPr>
        <w:t xml:space="preserve"> </w:t>
      </w:r>
      <w:r w:rsidR="00290CC9" w:rsidRPr="0035782F">
        <w:rPr>
          <w:rFonts w:asciiTheme="minorHAnsi" w:hAnsiTheme="minorHAnsi" w:cstheme="minorHAnsi"/>
          <w:lang w:val="en-US"/>
        </w:rPr>
        <w:t xml:space="preserve"> </w:t>
      </w:r>
      <w:r w:rsidR="00AF38BC" w:rsidRPr="0035782F">
        <w:rPr>
          <w:rFonts w:asciiTheme="minorHAnsi" w:hAnsiTheme="minorHAnsi" w:cstheme="minorHAnsi"/>
          <w:lang w:val="en-US"/>
        </w:rPr>
        <w:t xml:space="preserve">perioada în care caracterul durabil al operațiunii trebuie menținut (5 ani de la data efecturării plății finale în cadrul contractului de finanțare), </w:t>
      </w:r>
      <w:r w:rsidR="00290CC9" w:rsidRPr="0035782F">
        <w:rPr>
          <w:rFonts w:asciiTheme="minorHAnsi" w:hAnsiTheme="minorHAnsi" w:cstheme="minorHAnsi"/>
        </w:rPr>
        <w:t>se vor suporta de către..............................</w:t>
      </w:r>
    </w:p>
    <w:p w14:paraId="5328FA69" w14:textId="77777777" w:rsidR="008639A5" w:rsidRPr="0035782F" w:rsidRDefault="008639A5" w:rsidP="00724C92">
      <w:pPr>
        <w:jc w:val="both"/>
        <w:rPr>
          <w:rFonts w:asciiTheme="minorHAnsi" w:hAnsiTheme="minorHAnsi" w:cstheme="minorHAnsi"/>
        </w:rPr>
      </w:pPr>
    </w:p>
    <w:p w14:paraId="661B6BE1" w14:textId="77777777" w:rsidR="00724C92" w:rsidRPr="0035782F" w:rsidRDefault="00290CC9" w:rsidP="00724C92">
      <w:pPr>
        <w:jc w:val="both"/>
        <w:rPr>
          <w:rFonts w:asciiTheme="minorHAnsi" w:hAnsiTheme="minorHAnsi" w:cstheme="minorHAnsi"/>
        </w:rPr>
      </w:pPr>
      <w:r w:rsidRPr="0035782F">
        <w:rPr>
          <w:rFonts w:asciiTheme="minorHAnsi" w:hAnsiTheme="minorHAnsi" w:cstheme="minorHAnsi"/>
        </w:rPr>
        <w:t xml:space="preserve">ART </w:t>
      </w:r>
      <w:r w:rsidR="00D768C1" w:rsidRPr="0035782F">
        <w:rPr>
          <w:rFonts w:asciiTheme="minorHAnsi" w:hAnsiTheme="minorHAnsi" w:cstheme="minorHAnsi"/>
        </w:rPr>
        <w:t>9</w:t>
      </w:r>
      <w:r w:rsidRPr="0035782F">
        <w:rPr>
          <w:rFonts w:asciiTheme="minorHAnsi" w:hAnsiTheme="minorHAnsi" w:cstheme="minorHAnsi"/>
        </w:rPr>
        <w:t xml:space="preserve">. </w:t>
      </w:r>
      <w:r w:rsidR="00724C92" w:rsidRPr="0035782F">
        <w:rPr>
          <w:rFonts w:asciiTheme="minorHAnsi" w:hAnsiTheme="minorHAnsi" w:cstheme="minorHAnsi"/>
        </w:rPr>
        <w:t>Se împuternicește .............. &lt;Nume și prenume&gt; ........... să semeneze toate actele necesare şi contractul de finanţare în numele &lt;.............&gt;</w:t>
      </w:r>
      <w:r w:rsidR="00691304" w:rsidRPr="0035782F">
        <w:rPr>
          <w:rFonts w:asciiTheme="minorHAnsi" w:hAnsiTheme="minorHAnsi" w:cstheme="minorHAnsi"/>
        </w:rPr>
        <w:t xml:space="preserve"> şi al Partenerului, dacă</w:t>
      </w:r>
      <w:r w:rsidR="00724C92" w:rsidRPr="0035782F">
        <w:rPr>
          <w:rFonts w:asciiTheme="minorHAnsi" w:hAnsiTheme="minorHAnsi" w:cstheme="minorHAnsi"/>
        </w:rPr>
        <w:t xml:space="preserve"> este cazul.</w:t>
      </w:r>
    </w:p>
    <w:p w14:paraId="4506797E" w14:textId="77777777" w:rsidR="00724C92" w:rsidRPr="0035782F" w:rsidRDefault="00724C92" w:rsidP="00724C92">
      <w:pPr>
        <w:jc w:val="both"/>
        <w:rPr>
          <w:rFonts w:asciiTheme="minorHAnsi" w:hAnsiTheme="minorHAnsi" w:cstheme="minorHAnsi"/>
        </w:rPr>
      </w:pPr>
    </w:p>
    <w:p w14:paraId="246FC00D"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D768C1" w:rsidRPr="0035782F">
        <w:rPr>
          <w:rFonts w:asciiTheme="minorHAnsi" w:hAnsiTheme="minorHAnsi" w:cstheme="minorHAnsi"/>
        </w:rPr>
        <w:t>10</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Prezenta hotărâre se va comunica de către secretarul &lt;Municipiul/Judeţ/ Oraş/ Comună ...&gt; în vederea ducerii sale la îndeplinire:</w:t>
      </w:r>
    </w:p>
    <w:p w14:paraId="6E276E10"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Primarul/ Președintele &lt;Nume și prenume&gt; &lt;Municipiul/Judeţ/ Oraş/ Comună ...&gt;</w:t>
      </w:r>
    </w:p>
    <w:p w14:paraId="79B6569E"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w:t>
      </w:r>
    </w:p>
    <w:p w14:paraId="6325E082"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290CC9" w:rsidRPr="0035782F">
        <w:rPr>
          <w:rFonts w:asciiTheme="minorHAnsi" w:hAnsiTheme="minorHAnsi" w:cstheme="minorHAnsi"/>
        </w:rPr>
        <w:t>1</w:t>
      </w:r>
      <w:r w:rsidR="00D768C1" w:rsidRPr="0035782F">
        <w:rPr>
          <w:rFonts w:asciiTheme="minorHAnsi" w:hAnsiTheme="minorHAnsi" w:cstheme="minorHAnsi"/>
        </w:rPr>
        <w:t>1</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 xml:space="preserve">Prezenta hotărâre va fi adusă la cunoştinţa publică prin afişare la sediul CL/CJ &lt;Municipiul/Judeţ/ Oraş/ Comună ...&gt; şi publicare pe site-ul propriu Primăriei/ Consiliului Judeţean al &lt;Municipiului/Judeţ/ Oraş/ Comună ...&gt;. </w:t>
      </w:r>
    </w:p>
    <w:p w14:paraId="3F22D7D5" w14:textId="77777777" w:rsidR="00724C92" w:rsidRPr="0035782F" w:rsidRDefault="00724C92" w:rsidP="00724C92">
      <w:pPr>
        <w:jc w:val="both"/>
        <w:rPr>
          <w:rFonts w:asciiTheme="minorHAnsi" w:hAnsiTheme="minorHAnsi" w:cstheme="minorHAnsi"/>
        </w:rPr>
      </w:pPr>
    </w:p>
    <w:p w14:paraId="36BEE2D7"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Prezenta hotărâre a fost adoptată astăzi, &lt;DATA&gt;, cu un număr de ... voturi pentru, voturi abţineri..., voturi împotrivă ..., din totalul de ... consilieri </w:t>
      </w:r>
      <w:r w:rsidR="00350DC4" w:rsidRPr="0035782F">
        <w:rPr>
          <w:rFonts w:asciiTheme="minorHAnsi" w:hAnsiTheme="minorHAnsi" w:cstheme="minorHAnsi"/>
        </w:rPr>
        <w:t>/ membri p</w:t>
      </w:r>
      <w:r w:rsidRPr="0035782F">
        <w:rPr>
          <w:rFonts w:asciiTheme="minorHAnsi" w:hAnsiTheme="minorHAnsi" w:cstheme="minorHAnsi"/>
        </w:rPr>
        <w:t>rezenţi.</w:t>
      </w:r>
    </w:p>
    <w:p w14:paraId="5411317D" w14:textId="77777777" w:rsidR="00724C92" w:rsidRPr="0035782F" w:rsidRDefault="00724C92" w:rsidP="00724C92">
      <w:pPr>
        <w:ind w:left="360"/>
        <w:jc w:val="both"/>
        <w:rPr>
          <w:rFonts w:asciiTheme="minorHAnsi" w:hAnsiTheme="minorHAnsi" w:cstheme="minorHAnsi"/>
        </w:rPr>
      </w:pPr>
    </w:p>
    <w:p w14:paraId="32A46B04" w14:textId="77777777" w:rsidR="00724C92" w:rsidRPr="0035782F" w:rsidRDefault="00724C92" w:rsidP="00724C92">
      <w:pPr>
        <w:ind w:left="360"/>
        <w:jc w:val="both"/>
        <w:rPr>
          <w:rFonts w:asciiTheme="minorHAnsi" w:hAnsiTheme="minorHAnsi" w:cstheme="minorHAnsi"/>
        </w:rPr>
      </w:pPr>
    </w:p>
    <w:p w14:paraId="68AA53CA"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PREŞEDINTE DE ŞEDINŢĂ</w:t>
      </w:r>
    </w:p>
    <w:p w14:paraId="695D5654"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w:t>
      </w:r>
    </w:p>
    <w:p w14:paraId="3CC5CE93" w14:textId="77777777" w:rsidR="00724C92" w:rsidRPr="0035782F" w:rsidRDefault="00724C92" w:rsidP="00724C92">
      <w:pPr>
        <w:ind w:left="360"/>
        <w:jc w:val="both"/>
        <w:rPr>
          <w:rFonts w:asciiTheme="minorHAnsi" w:hAnsiTheme="minorHAnsi" w:cstheme="minorHAnsi"/>
        </w:rPr>
      </w:pPr>
    </w:p>
    <w:p w14:paraId="0B92B320" w14:textId="77777777" w:rsidR="00724C92" w:rsidRPr="0035782F" w:rsidRDefault="00724C92" w:rsidP="00724C92">
      <w:pPr>
        <w:ind w:left="360"/>
        <w:jc w:val="both"/>
        <w:rPr>
          <w:rFonts w:asciiTheme="minorHAnsi" w:hAnsiTheme="minorHAnsi" w:cstheme="minorHAnsi"/>
        </w:rPr>
      </w:pPr>
    </w:p>
    <w:p w14:paraId="15EE7E5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SECRETAR</w:t>
      </w:r>
    </w:p>
    <w:p w14:paraId="7970729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w:t>
      </w:r>
    </w:p>
    <w:p w14:paraId="69E804A8" w14:textId="77777777" w:rsidR="00724C92" w:rsidRPr="0035782F" w:rsidRDefault="00724C92" w:rsidP="00724C92">
      <w:pPr>
        <w:jc w:val="both"/>
        <w:rPr>
          <w:rFonts w:asciiTheme="minorHAnsi" w:hAnsiTheme="minorHAnsi" w:cstheme="minorHAnsi"/>
          <w:b/>
          <w:szCs w:val="22"/>
        </w:rPr>
      </w:pPr>
    </w:p>
    <w:p w14:paraId="05079519" w14:textId="77777777" w:rsidR="00724C92" w:rsidRPr="0035782F" w:rsidRDefault="00724C92" w:rsidP="00724C92">
      <w:pPr>
        <w:jc w:val="both"/>
        <w:rPr>
          <w:rFonts w:asciiTheme="minorHAnsi" w:hAnsiTheme="minorHAnsi" w:cstheme="minorHAnsi"/>
          <w:b/>
          <w:spacing w:val="26"/>
          <w:szCs w:val="28"/>
        </w:rPr>
      </w:pPr>
    </w:p>
    <w:p w14:paraId="0EEFA16C" w14:textId="77777777" w:rsidR="00FB6EBC" w:rsidRPr="0035782F" w:rsidRDefault="00FB6EBC" w:rsidP="00FB6EBC">
      <w:pPr>
        <w:rPr>
          <w:rFonts w:asciiTheme="minorHAnsi" w:hAnsiTheme="minorHAnsi" w:cstheme="minorHAnsi"/>
        </w:rPr>
      </w:pPr>
    </w:p>
    <w:sectPr w:rsidR="00FB6EBC" w:rsidRPr="0035782F" w:rsidSect="00C37337">
      <w:head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CEE16" w14:textId="77777777" w:rsidR="00EA138C" w:rsidRDefault="00EA138C" w:rsidP="00FD00D6">
      <w:pPr>
        <w:spacing w:before="0" w:after="0"/>
      </w:pPr>
      <w:r>
        <w:separator/>
      </w:r>
    </w:p>
  </w:endnote>
  <w:endnote w:type="continuationSeparator" w:id="0">
    <w:p w14:paraId="70AD9C0E" w14:textId="77777777" w:rsidR="00EA138C" w:rsidRDefault="00EA138C" w:rsidP="00FD0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06EB3" w14:textId="77777777" w:rsidR="00EA138C" w:rsidRDefault="00EA138C" w:rsidP="00FD00D6">
      <w:pPr>
        <w:spacing w:before="0" w:after="0"/>
      </w:pPr>
      <w:r>
        <w:separator/>
      </w:r>
    </w:p>
  </w:footnote>
  <w:footnote w:type="continuationSeparator" w:id="0">
    <w:p w14:paraId="0125CAE9" w14:textId="77777777" w:rsidR="00EA138C" w:rsidRDefault="00EA138C" w:rsidP="00FD00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00D6" w:rsidRPr="00567C76" w14:paraId="52A2384F" w14:textId="77777777" w:rsidTr="00181583">
      <w:tc>
        <w:tcPr>
          <w:tcW w:w="8041" w:type="dxa"/>
          <w:tcBorders>
            <w:bottom w:val="single" w:sz="4" w:space="0" w:color="333333"/>
          </w:tcBorders>
        </w:tcPr>
        <w:p w14:paraId="363594A9" w14:textId="77777777" w:rsidR="00B51CFB" w:rsidRPr="009D0B5C" w:rsidRDefault="00B51CFB" w:rsidP="00B51CFB">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4D28F6">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4094F774" w14:textId="51AB3AE6" w:rsidR="00B51CFB" w:rsidRPr="009D0B5C" w:rsidRDefault="00B51CFB" w:rsidP="00B51CFB">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del w:id="14" w:author="Anca Barbu" w:date="2023-03-20T13:32:00Z">
            <w:r w:rsidRPr="009D0B5C" w:rsidDel="008A04DB">
              <w:rPr>
                <w:rFonts w:ascii="Trebuchet MS" w:hAnsi="Trebuchet MS" w:cs="Calibri"/>
                <w:b/>
                <w:sz w:val="16"/>
                <w:szCs w:val="16"/>
              </w:rPr>
              <w:delText xml:space="preserve">5: </w:delText>
            </w:r>
            <w:r w:rsidRPr="009D0B5C" w:rsidDel="008A04DB">
              <w:rPr>
                <w:rFonts w:ascii="Trebuchet MS" w:hAnsi="Trebuchet MS" w:cs="Calibri"/>
                <w:b/>
                <w:color w:val="000000"/>
                <w:sz w:val="16"/>
                <w:szCs w:val="16"/>
              </w:rPr>
              <w:delText>Accesibilitate și conectivitate la nivel regional</w:delText>
            </w:r>
          </w:del>
          <w:ins w:id="15" w:author="Anca Barbu" w:date="2023-03-20T13:32:00Z">
            <w:r w:rsidR="008A04DB">
              <w:rPr>
                <w:rFonts w:ascii="Trebuchet MS" w:hAnsi="Trebuchet MS" w:cs="Calibri"/>
                <w:b/>
                <w:color w:val="000000"/>
                <w:sz w:val="16"/>
                <w:szCs w:val="16"/>
              </w:rPr>
              <w:t xml:space="preserve"> </w:t>
            </w:r>
            <w:r w:rsidR="008A04DB">
              <w:rPr>
                <w:sz w:val="16"/>
                <w:szCs w:val="16"/>
              </w:rPr>
              <w:t>6:  Educatie moderna si incluziva</w:t>
            </w:r>
          </w:ins>
        </w:p>
        <w:p w14:paraId="2DE5F1BC" w14:textId="1347A58C" w:rsidR="00B51CFB" w:rsidRPr="009D0B5C" w:rsidRDefault="00B51CFB" w:rsidP="00B51CFB">
          <w:pPr>
            <w:spacing w:before="0" w:after="0"/>
            <w:rPr>
              <w:b/>
              <w:sz w:val="16"/>
              <w:szCs w:val="16"/>
            </w:rPr>
          </w:pPr>
          <w:r>
            <w:rPr>
              <w:b/>
              <w:sz w:val="16"/>
              <w:szCs w:val="16"/>
            </w:rPr>
            <w:t xml:space="preserve">Obiectiv specific </w:t>
          </w:r>
          <w:del w:id="16" w:author="Anca Barbu" w:date="2023-03-20T13:32:00Z">
            <w:r w:rsidDel="008A04DB">
              <w:rPr>
                <w:b/>
                <w:sz w:val="16"/>
                <w:szCs w:val="16"/>
              </w:rPr>
              <w:delText xml:space="preserve">3.2 - </w:delText>
            </w:r>
            <w:r w:rsidRPr="009D0B5C" w:rsidDel="008A04DB">
              <w:rPr>
                <w:b/>
                <w:sz w:val="16"/>
                <w:szCs w:val="16"/>
              </w:rPr>
              <w:delText>Dezvoltarea și creșterea unei mobilități naționale, regionale și locale durabile, reziliente la schimbările climatice, inteligente și intermodale, inclusiv îmbunătățirea accesului la TEN-T și a mobilității transfrontalier</w:delText>
            </w:r>
            <w:r w:rsidDel="008A04DB">
              <w:rPr>
                <w:b/>
                <w:sz w:val="16"/>
                <w:szCs w:val="16"/>
              </w:rPr>
              <w:delText>e</w:delText>
            </w:r>
          </w:del>
          <w:ins w:id="17" w:author="Anca Barbu" w:date="2023-03-20T13:32:00Z">
            <w:r w:rsidR="008A04DB">
              <w:rPr>
                <w:b/>
                <w:sz w:val="16"/>
                <w:szCs w:val="16"/>
              </w:rPr>
              <w:t xml:space="preserve"> </w:t>
            </w:r>
          </w:ins>
          <w:ins w:id="18" w:author="Anca Barbu" w:date="2023-03-20T13:33:00Z">
            <w:r w:rsidR="008A04DB">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ins>
        </w:p>
        <w:p w14:paraId="7A89D520" w14:textId="77777777" w:rsidR="008A04DB" w:rsidRPr="008A04DB" w:rsidRDefault="00B51CFB" w:rsidP="008A04DB">
          <w:pPr>
            <w:pStyle w:val="Header"/>
            <w:tabs>
              <w:tab w:val="left" w:pos="2730"/>
            </w:tabs>
            <w:rPr>
              <w:ins w:id="19" w:author="Anca Barbu" w:date="2023-03-20T13:33:00Z"/>
              <w:sz w:val="16"/>
              <w:szCs w:val="16"/>
            </w:rPr>
          </w:pPr>
          <w:r w:rsidRPr="009D0B5C">
            <w:rPr>
              <w:rFonts w:cs="Calibri"/>
              <w:b/>
              <w:sz w:val="16"/>
              <w:szCs w:val="16"/>
            </w:rPr>
            <w:t xml:space="preserve">Acţiunea </w:t>
          </w:r>
          <w:del w:id="20" w:author="Anca Barbu" w:date="2023-03-20T13:33:00Z">
            <w:r w:rsidRPr="009D0B5C" w:rsidDel="008A04DB">
              <w:rPr>
                <w:rFonts w:cs="Calibri"/>
                <w:b/>
                <w:sz w:val="16"/>
                <w:szCs w:val="16"/>
              </w:rPr>
              <w:delText>A: Conectivitate regională și îmbunătățirea accesului la TEN-T</w:delText>
            </w:r>
          </w:del>
          <w:ins w:id="21" w:author="Anca Barbu" w:date="2023-03-20T13:33:00Z">
            <w:r w:rsidR="008A04DB">
              <w:rPr>
                <w:rFonts w:cs="Calibri"/>
                <w:b/>
                <w:sz w:val="16"/>
                <w:szCs w:val="16"/>
              </w:rPr>
              <w:t xml:space="preserve"> </w:t>
            </w:r>
            <w:r w:rsidR="008A04DB" w:rsidRPr="008A04DB">
              <w:rPr>
                <w:rFonts w:asciiTheme="minorHAnsi" w:hAnsiTheme="minorHAnsi" w:cstheme="minorBidi"/>
                <w:sz w:val="16"/>
                <w:szCs w:val="16"/>
              </w:rPr>
              <w:t>Investiții în dezvoltarea infrastructurii educaționale pentru învățământ primar și secundar</w:t>
            </w:r>
          </w:ins>
        </w:p>
        <w:p w14:paraId="697795E8" w14:textId="14C222DD" w:rsidR="00FD00D6" w:rsidRPr="00567C76" w:rsidRDefault="00FD00D6" w:rsidP="00B51CFB">
          <w:pPr>
            <w:pStyle w:val="5Normal"/>
            <w:spacing w:after="0"/>
            <w:rPr>
              <w:rFonts w:ascii="Trebuchet MS" w:hAnsi="Trebuchet MS" w:cs="Calibri"/>
              <w:b/>
              <w:sz w:val="16"/>
              <w:szCs w:val="16"/>
            </w:rPr>
          </w:pPr>
        </w:p>
      </w:tc>
      <w:tc>
        <w:tcPr>
          <w:tcW w:w="1156" w:type="dxa"/>
          <w:tcBorders>
            <w:bottom w:val="single" w:sz="4" w:space="0" w:color="333333"/>
          </w:tcBorders>
        </w:tcPr>
        <w:p w14:paraId="2BBED29A" w14:textId="77777777" w:rsidR="00FD00D6" w:rsidRPr="00567C76" w:rsidRDefault="00FD00D6" w:rsidP="00FD00D6">
          <w:pPr>
            <w:tabs>
              <w:tab w:val="center" w:pos="4536"/>
              <w:tab w:val="right" w:pos="9072"/>
            </w:tabs>
            <w:spacing w:after="0"/>
            <w:jc w:val="center"/>
            <w:rPr>
              <w:rFonts w:cs="Calibri"/>
              <w:sz w:val="16"/>
              <w:szCs w:val="16"/>
            </w:rPr>
          </w:pPr>
        </w:p>
      </w:tc>
    </w:tr>
    <w:tr w:rsidR="00FD00D6" w:rsidRPr="00567C76" w14:paraId="0A45A3EE" w14:textId="77777777" w:rsidTr="00181583">
      <w:trPr>
        <w:cantSplit/>
      </w:trPr>
      <w:tc>
        <w:tcPr>
          <w:tcW w:w="9197" w:type="dxa"/>
          <w:gridSpan w:val="2"/>
          <w:tcBorders>
            <w:top w:val="nil"/>
            <w:bottom w:val="nil"/>
          </w:tcBorders>
        </w:tcPr>
        <w:p w14:paraId="34570ACA" w14:textId="77777777" w:rsidR="00FD00D6" w:rsidRPr="00567C76" w:rsidRDefault="00FD00D6" w:rsidP="00FD00D6">
          <w:pPr>
            <w:tabs>
              <w:tab w:val="center" w:pos="4536"/>
              <w:tab w:val="right" w:pos="9072"/>
            </w:tabs>
            <w:spacing w:after="0"/>
            <w:rPr>
              <w:rFonts w:cs="Calibri"/>
              <w:b/>
              <w:bCs/>
              <w:sz w:val="16"/>
              <w:szCs w:val="16"/>
            </w:rPr>
          </w:pPr>
        </w:p>
      </w:tc>
    </w:tr>
  </w:tbl>
  <w:p w14:paraId="2CAE8BF2" w14:textId="44AB3733"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ins w:id="22" w:author="Anca Barbu" w:date="2023-03-20T13:33:00Z">
      <w:r w:rsidR="008A04DB">
        <w:rPr>
          <w:rFonts w:ascii="Trebuchet MS" w:hAnsi="Trebuchet MS" w:cs="Calibri"/>
          <w:b/>
          <w:sz w:val="16"/>
          <w:szCs w:val="16"/>
          <w:lang w:val="pt-BR"/>
        </w:rPr>
        <w:t>B</w:t>
      </w:r>
    </w:ins>
    <w:r w:rsidRPr="00567C76">
      <w:rPr>
        <w:rFonts w:ascii="Trebuchet MS" w:hAnsi="Trebuchet MS" w:cs="Calibri"/>
        <w:b/>
        <w:sz w:val="16"/>
        <w:szCs w:val="16"/>
        <w:lang w:val="pt-BR"/>
      </w:rPr>
      <w:t>1</w:t>
    </w:r>
    <w:del w:id="23" w:author="Anca Barbu" w:date="2023-03-20T13:33:00Z">
      <w:r w:rsidRPr="00567C76" w:rsidDel="008A04DB">
        <w:rPr>
          <w:rFonts w:ascii="Trebuchet MS" w:hAnsi="Trebuchet MS" w:cs="Calibri"/>
          <w:b/>
          <w:sz w:val="16"/>
          <w:szCs w:val="16"/>
          <w:lang w:val="pt-BR"/>
        </w:rPr>
        <w:delText>/5</w:delText>
      </w:r>
    </w:del>
    <w:ins w:id="24" w:author="Anca Barbu" w:date="2023-03-20T13:33:00Z">
      <w:r w:rsidR="008A04DB">
        <w:rPr>
          <w:rFonts w:ascii="Trebuchet MS" w:hAnsi="Trebuchet MS" w:cs="Calibri"/>
          <w:b/>
          <w:sz w:val="16"/>
          <w:szCs w:val="16"/>
          <w:lang w:val="pt-BR"/>
        </w:rPr>
        <w:t>6</w:t>
      </w:r>
    </w:ins>
    <w:r w:rsidRPr="00567C76">
      <w:rPr>
        <w:rFonts w:ascii="Trebuchet MS" w:hAnsi="Trebuchet MS" w:cs="Calibri"/>
        <w:b/>
        <w:sz w:val="16"/>
        <w:szCs w:val="16"/>
        <w:lang w:val="pt-BR"/>
      </w:rPr>
      <w:t>/</w:t>
    </w:r>
    <w:del w:id="25" w:author="Anca Barbu" w:date="2023-03-20T13:33:00Z">
      <w:r w:rsidRPr="00567C76" w:rsidDel="008A04DB">
        <w:rPr>
          <w:rFonts w:ascii="Trebuchet MS" w:hAnsi="Trebuchet MS" w:cs="Calibri"/>
          <w:b/>
          <w:sz w:val="16"/>
          <w:szCs w:val="16"/>
          <w:lang w:val="pt-BR"/>
        </w:rPr>
        <w:delText>3</w:delText>
      </w:r>
    </w:del>
    <w:ins w:id="26" w:author="Anca Barbu" w:date="2023-03-20T13:33:00Z">
      <w:r w:rsidR="008A04DB">
        <w:rPr>
          <w:rFonts w:ascii="Trebuchet MS" w:hAnsi="Trebuchet MS" w:cs="Calibri"/>
          <w:b/>
          <w:sz w:val="16"/>
          <w:szCs w:val="16"/>
          <w:lang w:val="pt-BR"/>
        </w:rPr>
        <w:t>4</w:t>
      </w:r>
    </w:ins>
    <w:r w:rsidRPr="00567C76">
      <w:rPr>
        <w:rFonts w:ascii="Trebuchet MS" w:hAnsi="Trebuchet MS" w:cs="Calibri"/>
        <w:b/>
        <w:sz w:val="16"/>
        <w:szCs w:val="16"/>
        <w:lang w:val="pt-BR"/>
      </w:rPr>
      <w:t>.2/202</w:t>
    </w:r>
    <w:del w:id="27" w:author="Anca Barbu" w:date="2023-03-20T13:33:00Z">
      <w:r w:rsidRPr="00567C76" w:rsidDel="008A04DB">
        <w:rPr>
          <w:rFonts w:ascii="Trebuchet MS" w:hAnsi="Trebuchet MS" w:cs="Calibri"/>
          <w:b/>
          <w:sz w:val="16"/>
          <w:szCs w:val="16"/>
          <w:lang w:val="pt-BR"/>
        </w:rPr>
        <w:delText>2</w:delText>
      </w:r>
    </w:del>
    <w:ins w:id="28" w:author="Anca Barbu" w:date="2023-03-20T13:33:00Z">
      <w:r w:rsidR="008A04DB">
        <w:rPr>
          <w:rFonts w:ascii="Trebuchet MS" w:hAnsi="Trebuchet MS" w:cs="Calibri"/>
          <w:b/>
          <w:sz w:val="16"/>
          <w:szCs w:val="16"/>
          <w:lang w:val="pt-BR"/>
        </w:rPr>
        <w:t>3</w:t>
      </w:r>
    </w:ins>
    <w:r w:rsidR="00DA463C">
      <w:rPr>
        <w:rFonts w:ascii="Trebuchet MS" w:hAnsi="Trebuchet MS" w:cs="Calibri"/>
        <w:b/>
        <w:sz w:val="16"/>
        <w:szCs w:val="16"/>
        <w:lang w:val="pt-BR"/>
      </w:rPr>
      <w:t xml:space="preserve"> - Model F</w:t>
    </w:r>
  </w:p>
  <w:p w14:paraId="3F3B9C61" w14:textId="77777777"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6CEB0A6E" w14:textId="77777777" w:rsidR="00FD00D6" w:rsidRDefault="00FD0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864132"/>
    <w:multiLevelType w:val="hybridMultilevel"/>
    <w:tmpl w:val="C5D2B49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96957329">
    <w:abstractNumId w:val="0"/>
  </w:num>
  <w:num w:numId="2" w16cid:durableId="1989434584">
    <w:abstractNumId w:val="0"/>
  </w:num>
  <w:num w:numId="3" w16cid:durableId="395321922">
    <w:abstractNumId w:val="0"/>
  </w:num>
  <w:num w:numId="4" w16cid:durableId="785124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653513">
    <w:abstractNumId w:val="1"/>
  </w:num>
  <w:num w:numId="6" w16cid:durableId="1779564941">
    <w:abstractNumId w:val="4"/>
  </w:num>
  <w:num w:numId="7" w16cid:durableId="1611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ca Barbu">
    <w15:presenceInfo w15:providerId="AD" w15:userId="S-1-5-21-2908191251-2199599498-765975928-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571E5"/>
    <w:rsid w:val="001B289F"/>
    <w:rsid w:val="001B61A6"/>
    <w:rsid w:val="00290CC9"/>
    <w:rsid w:val="002E0E0A"/>
    <w:rsid w:val="00350DC4"/>
    <w:rsid w:val="0035782F"/>
    <w:rsid w:val="003674E3"/>
    <w:rsid w:val="00371331"/>
    <w:rsid w:val="00444CAB"/>
    <w:rsid w:val="00444DDA"/>
    <w:rsid w:val="00461F4C"/>
    <w:rsid w:val="0047147E"/>
    <w:rsid w:val="004C4262"/>
    <w:rsid w:val="004D28F6"/>
    <w:rsid w:val="0054509D"/>
    <w:rsid w:val="005830CF"/>
    <w:rsid w:val="00596538"/>
    <w:rsid w:val="005A20C0"/>
    <w:rsid w:val="00691304"/>
    <w:rsid w:val="0071297F"/>
    <w:rsid w:val="00722D9A"/>
    <w:rsid w:val="00724C92"/>
    <w:rsid w:val="007543B8"/>
    <w:rsid w:val="0084642C"/>
    <w:rsid w:val="008639A5"/>
    <w:rsid w:val="00870C16"/>
    <w:rsid w:val="008A0002"/>
    <w:rsid w:val="008A04DB"/>
    <w:rsid w:val="008F034F"/>
    <w:rsid w:val="009034E0"/>
    <w:rsid w:val="009C35EC"/>
    <w:rsid w:val="00A21862"/>
    <w:rsid w:val="00A34E54"/>
    <w:rsid w:val="00A703A4"/>
    <w:rsid w:val="00AB0E4C"/>
    <w:rsid w:val="00AB266B"/>
    <w:rsid w:val="00AD5C4A"/>
    <w:rsid w:val="00AF38BC"/>
    <w:rsid w:val="00B116FF"/>
    <w:rsid w:val="00B42515"/>
    <w:rsid w:val="00B51CFB"/>
    <w:rsid w:val="00B90066"/>
    <w:rsid w:val="00C37337"/>
    <w:rsid w:val="00C84758"/>
    <w:rsid w:val="00CA5BBE"/>
    <w:rsid w:val="00D768C1"/>
    <w:rsid w:val="00DA01D9"/>
    <w:rsid w:val="00DA463C"/>
    <w:rsid w:val="00DC6792"/>
    <w:rsid w:val="00DD48F8"/>
    <w:rsid w:val="00E00476"/>
    <w:rsid w:val="00EA138C"/>
    <w:rsid w:val="00EC5012"/>
    <w:rsid w:val="00F3305E"/>
    <w:rsid w:val="00FB6EBC"/>
    <w:rsid w:val="00FD0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88126"/>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FD00D6"/>
    <w:pPr>
      <w:tabs>
        <w:tab w:val="center" w:pos="4513"/>
        <w:tab w:val="right" w:pos="9026"/>
      </w:tabs>
      <w:spacing w:before="0" w:after="0"/>
    </w:pPr>
  </w:style>
  <w:style w:type="character" w:customStyle="1" w:styleId="HeaderChar">
    <w:name w:val="Header Char"/>
    <w:basedOn w:val="DefaultParagraphFont"/>
    <w:link w:val="Header"/>
    <w:uiPriority w:val="99"/>
    <w:rsid w:val="00FD00D6"/>
    <w:rPr>
      <w:rFonts w:ascii="Trebuchet MS" w:hAnsi="Trebuchet MS"/>
      <w:szCs w:val="24"/>
      <w:lang w:eastAsia="en-US"/>
    </w:rPr>
  </w:style>
  <w:style w:type="paragraph" w:styleId="Footer">
    <w:name w:val="footer"/>
    <w:basedOn w:val="Normal"/>
    <w:link w:val="FooterChar"/>
    <w:uiPriority w:val="99"/>
    <w:unhideWhenUsed/>
    <w:rsid w:val="00FD00D6"/>
    <w:pPr>
      <w:tabs>
        <w:tab w:val="center" w:pos="4513"/>
        <w:tab w:val="right" w:pos="9026"/>
      </w:tabs>
      <w:spacing w:before="0" w:after="0"/>
    </w:pPr>
  </w:style>
  <w:style w:type="character" w:customStyle="1" w:styleId="FooterChar">
    <w:name w:val="Footer Char"/>
    <w:basedOn w:val="DefaultParagraphFont"/>
    <w:link w:val="Footer"/>
    <w:uiPriority w:val="99"/>
    <w:rsid w:val="00FD00D6"/>
    <w:rPr>
      <w:rFonts w:ascii="Trebuchet MS" w:hAnsi="Trebuchet MS"/>
      <w:szCs w:val="24"/>
      <w:lang w:eastAsia="en-US"/>
    </w:rPr>
  </w:style>
  <w:style w:type="character" w:customStyle="1" w:styleId="5NormalChar">
    <w:name w:val="5 Normal Char"/>
    <w:link w:val="5Normal"/>
    <w:locked/>
    <w:rsid w:val="00FD00D6"/>
    <w:rPr>
      <w:rFonts w:ascii="Verdana" w:hAnsi="Verdana"/>
      <w:spacing w:val="-2"/>
      <w:szCs w:val="24"/>
    </w:rPr>
  </w:style>
  <w:style w:type="paragraph" w:customStyle="1" w:styleId="5Normal">
    <w:name w:val="5 Normal"/>
    <w:basedOn w:val="Normal"/>
    <w:link w:val="5NormalChar"/>
    <w:qFormat/>
    <w:rsid w:val="00FD00D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8A04D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78DE-6B85-46A5-B833-9783B48D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Anca Barbu</cp:lastModifiedBy>
  <cp:revision>22</cp:revision>
  <cp:lastPrinted>2017-11-22T08:35:00Z</cp:lastPrinted>
  <dcterms:created xsi:type="dcterms:W3CDTF">2017-11-22T08:35:00Z</dcterms:created>
  <dcterms:modified xsi:type="dcterms:W3CDTF">2023-03-20T11:37:00Z</dcterms:modified>
</cp:coreProperties>
</file>